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C7" w:rsidRDefault="00DA75C7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bookmarkEnd w:id="1"/>
      <w:ins w:id="2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</w:ins>
    </w:p>
    <w:p w:rsidR="00A6321B" w:rsidRDefault="006E3A2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S.06.01</w:t>
      </w:r>
      <w:r w:rsidR="00A6391E">
        <w:rPr>
          <w:rFonts w:ascii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– Summary of assets </w:t>
      </w:r>
    </w:p>
    <w:p w:rsidR="00A6321B" w:rsidRDefault="006E3A2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A6321B" w:rsidRDefault="006E3A2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8C196C" w:rsidRDefault="008C196C" w:rsidP="008C196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for individual entities. </w:t>
      </w:r>
      <w:r>
        <w:rPr>
          <w:rFonts w:ascii="Times New Roman" w:hAnsi="Times New Roman" w:cs="Times New Roman"/>
          <w:sz w:val="20"/>
          <w:szCs w:val="20"/>
        </w:rPr>
        <w:t xml:space="preserve">This template is applicable only for the insurance and reinsurance undertakings exempted from the annual submission of </w:t>
      </w:r>
      <w:ins w:id="3" w:author="Author">
        <w:r w:rsidR="00761B6D" w:rsidRPr="00761B6D">
          <w:rPr>
            <w:rFonts w:ascii="Times New Roman" w:hAnsi="Times New Roman" w:cs="Times New Roman"/>
            <w:sz w:val="20"/>
            <w:szCs w:val="20"/>
          </w:rPr>
          <w:t>information in templates S.06.02 or S.08.01</w:t>
        </w:r>
      </w:ins>
      <w:del w:id="4" w:author="Author">
        <w:r w:rsidDel="00761B6D">
          <w:rPr>
            <w:rFonts w:ascii="Times New Roman" w:hAnsi="Times New Roman" w:cs="Times New Roman"/>
            <w:sz w:val="20"/>
            <w:szCs w:val="20"/>
          </w:rPr>
          <w:delText>item-by-item information</w:delText>
        </w:r>
      </w:del>
      <w:r>
        <w:rPr>
          <w:rFonts w:ascii="Times New Roman" w:hAnsi="Times New Roman" w:cs="Times New Roman"/>
          <w:sz w:val="20"/>
          <w:szCs w:val="20"/>
        </w:rPr>
        <w:t xml:space="preserve"> in accordance with Article 35 (7) of </w:t>
      </w:r>
      <w:r w:rsidR="00137A2B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A6321B" w:rsidRDefault="006E3A25">
      <w:pPr>
        <w:shd w:val="clear" w:color="auto" w:fill="FFFFFF"/>
        <w:jc w:val="both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asset categories referred to in this template are the ones </w:t>
      </w:r>
      <w:r w:rsidRPr="00A6391E">
        <w:rPr>
          <w:rFonts w:ascii="Times New Roman" w:hAnsi="Times New Roman" w:cs="Times New Roman"/>
          <w:bCs/>
          <w:sz w:val="20"/>
          <w:szCs w:val="20"/>
        </w:rPr>
        <w:t>defined in Annex I</w:t>
      </w:r>
      <w:del w:id="5" w:author="Author">
        <w:r w:rsidRPr="00A6391E" w:rsidDel="00673322">
          <w:rPr>
            <w:rFonts w:ascii="Times New Roman" w:hAnsi="Times New Roman" w:cs="Times New Roman"/>
            <w:bCs/>
            <w:sz w:val="20"/>
            <w:szCs w:val="20"/>
          </w:rPr>
          <w:delText>II</w:delText>
        </w:r>
      </w:del>
      <w:ins w:id="6" w:author="Author">
        <w:r w:rsidR="00673322">
          <w:rPr>
            <w:rFonts w:ascii="Times New Roman" w:hAnsi="Times New Roman" w:cs="Times New Roman"/>
            <w:bCs/>
            <w:sz w:val="20"/>
            <w:szCs w:val="20"/>
          </w:rPr>
          <w:t>V</w:t>
        </w:r>
      </w:ins>
      <w:r w:rsidRPr="00A6391E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r w:rsidR="00A6391E">
        <w:rPr>
          <w:rFonts w:ascii="Times New Roman" w:hAnsi="Times New Roman" w:cs="Times New Roman"/>
          <w:bCs/>
          <w:sz w:val="20"/>
          <w:szCs w:val="20"/>
        </w:rPr>
        <w:t xml:space="preserve">Assets </w:t>
      </w:r>
      <w:r w:rsidRPr="00137A2B">
        <w:rPr>
          <w:rFonts w:ascii="Times New Roman" w:hAnsi="Times New Roman" w:cs="Times New Roman"/>
          <w:bCs/>
          <w:sz w:val="20"/>
          <w:szCs w:val="20"/>
        </w:rPr>
        <w:t>Categories of this Regulatio</w:t>
      </w:r>
      <w:r w:rsidRPr="00A6391E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n.</w:t>
      </w:r>
    </w:p>
    <w:p w:rsidR="00A6321B" w:rsidRDefault="006E3A25">
      <w:pPr>
        <w:jc w:val="both"/>
        <w:rPr>
          <w:ins w:id="7" w:author="Author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template contains a summary of information on assets and derivatives regarding the undertaking as a whole, including assets and derivatives held in unit linked and index linked contracts.</w:t>
      </w:r>
    </w:p>
    <w:p w:rsidR="00761B6D" w:rsidRDefault="00761B6D">
      <w:pPr>
        <w:jc w:val="both"/>
        <w:rPr>
          <w:rFonts w:ascii="Times New Roman" w:hAnsi="Times New Roman" w:cs="Times New Roman"/>
          <w:sz w:val="20"/>
          <w:szCs w:val="20"/>
        </w:rPr>
      </w:pPr>
      <w:ins w:id="8" w:author="Author">
        <w:r>
          <w:rPr>
            <w:rFonts w:ascii="Times New Roman" w:hAnsi="Times New Roman" w:cs="Times New Roman"/>
            <w:sz w:val="20"/>
            <w:szCs w:val="20"/>
          </w:rPr>
          <w:t>Items shall be reported with positive values unless its Solvency II value is negative (e.g. the case of derivatives that are a liability of the undertaking).</w:t>
        </w:r>
      </w:ins>
    </w:p>
    <w:p w:rsidR="00A6321B" w:rsidRDefault="00A632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72"/>
        <w:gridCol w:w="2217"/>
        <w:gridCol w:w="5453"/>
        <w:tblGridChange w:id="9">
          <w:tblGrid>
            <w:gridCol w:w="10"/>
            <w:gridCol w:w="1562"/>
            <w:gridCol w:w="10"/>
            <w:gridCol w:w="2207"/>
            <w:gridCol w:w="10"/>
            <w:gridCol w:w="5443"/>
            <w:gridCol w:w="10"/>
          </w:tblGrid>
        </w:tblGridChange>
      </w:tblGrid>
      <w:tr w:rsidR="00A6321B">
        <w:trPr>
          <w:trHeight w:val="30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A6321B" w:rsidTr="00137A2B">
        <w:trPr>
          <w:trHeight w:val="3931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listed</w:t>
            </w:r>
            <w:del w:id="10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listed assets by portfolio.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For the purpose of this template an asset is considered as being listed if it is negotiated on a regulated market or on a multilateral trading facility, as defined by Directive 2004/39/EC.</w:t>
            </w:r>
            <w:del w:id="11" w:author="Author">
              <w:r w:rsidRPr="00A6391E" w:rsidDel="00F61F8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If the asset is listed in more than one country, the country shall be the one of the most liquid regulated market or multilateral trading facility</w:delText>
              </w:r>
            </w:del>
            <w:r w:rsidR="00726C4B" w:rsidRPr="00A639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ins w:id="12" w:author="Author">
              <w:r w:rsidR="00427818"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del w:id="13" w:author="Author">
              <w:r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ins w:id="14" w:author="Author">
              <w:r w:rsidR="00427818"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</w:t>
            </w:r>
            <w:del w:id="15" w:author="Author">
              <w:r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and ring fenced funds</w:delText>
              </w:r>
            </w:del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The split by portfolio is not mandatory, except for identifying ring fenced funds, but shall be made if the undertaking uses it internally. When an undertaking does not apply a split by portfolio “general” shall be used.</w:t>
            </w:r>
          </w:p>
        </w:tc>
      </w:tr>
      <w:tr w:rsidR="00A6321B" w:rsidTr="00BE0B2F">
        <w:tblPrEx>
          <w:tblW w:w="0" w:type="auto"/>
          <w:tblInd w:w="-5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3" w:type="dxa"/>
          </w:tblCellMar>
          <w:tblPrExChange w:id="16" w:author="Author">
            <w:tblPrEx>
              <w:tblW w:w="0" w:type="auto"/>
              <w:tblInd w:w="-5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</w:tblPrEx>
          </w:tblPrExChange>
        </w:tblPrEx>
        <w:trPr>
          <w:trHeight w:val="346"/>
          <w:trPrChange w:id="17" w:author="Author">
            <w:trPr>
              <w:gridBefore w:val="1"/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18" w:author="Author">
              <w:tcPr>
                <w:tcW w:w="1572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19" w:author="Author">
              <w:tcPr>
                <w:tcW w:w="2217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listed in a stock exchange</w:t>
            </w:r>
            <w:del w:id="20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21" w:author="Author">
              <w:tcPr>
                <w:tcW w:w="5453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not listed in a stock exchange, by portfolio.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For the purpose of this template, not listed assets are the ones that are not negotiated on a regulated market or on a multilateral trading facility, as defined by Directive 2004/39/EC.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Del="00427818" w:rsidRDefault="00427818">
            <w:pPr>
              <w:contextualSpacing/>
              <w:rPr>
                <w:del w:id="22" w:author="Author"/>
                <w:rFonts w:ascii="Times New Roman" w:hAnsi="Times New Roman" w:cs="Times New Roman"/>
                <w:sz w:val="20"/>
                <w:szCs w:val="20"/>
              </w:rPr>
            </w:pPr>
            <w:ins w:id="23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24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</w:delText>
              </w:r>
              <w:r w:rsidR="00A6391E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fenced funds. </w:delText>
              </w:r>
            </w:del>
          </w:p>
          <w:p w:rsidR="00A6321B" w:rsidRDefault="00A6321B">
            <w:pPr>
              <w:contextualSpacing/>
              <w:rPr>
                <w:ins w:id="25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427818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26" w:name="_GoBack1"/>
            <w:bookmarkEnd w:id="26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</w:t>
            </w:r>
            <w:r w:rsidR="00A6391E" w:rsidRPr="00A639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C0010 to C0060/R0030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exchange tradable</w:t>
            </w:r>
            <w:del w:id="27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Value of assets that are not exchange tradable, by portfolio.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For the purpose of this template, not exchange tradable assets are the ones that </w:t>
            </w:r>
            <w:r w:rsidR="008F1C86" w:rsidRPr="008F1C86">
              <w:rPr>
                <w:rFonts w:ascii="Times New Roman" w:hAnsi="Times New Roman" w:cs="Times New Roman"/>
                <w:sz w:val="20"/>
                <w:szCs w:val="20"/>
              </w:rPr>
              <w:t>by their nature are not subject to negotiation on a regulated market or on a multilateral trading facility, as defined by Directive 2004/39/CE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27818" w:rsidRDefault="00427818">
            <w:pPr>
              <w:contextualSpacing/>
              <w:rPr>
                <w:ins w:id="28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29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30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</w:delText>
              </w:r>
              <w:r w:rsidR="00A6391E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fenced funds. </w:delText>
              </w:r>
            </w:del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31" w:name="_GoBack11"/>
            <w:bookmarkEnd w:id="31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C0060/R0040 </w:t>
            </w:r>
          </w:p>
        </w:tc>
        <w:tc>
          <w:tcPr>
            <w:tcW w:w="22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Government bonds</w:t>
            </w:r>
            <w:del w:id="32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1 of Annex I</w:t>
            </w:r>
            <w:del w:id="33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34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35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36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37" w:name="_GoBack111"/>
            <w:bookmarkEnd w:id="37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Corporate bonds</w:t>
            </w:r>
            <w:del w:id="38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2 of Annex I</w:t>
            </w:r>
            <w:del w:id="39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40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41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42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43" w:name="_GoBack1111"/>
            <w:bookmarkEnd w:id="43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BE0B2F">
        <w:tblPrEx>
          <w:tblW w:w="0" w:type="auto"/>
          <w:tblInd w:w="-5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3" w:type="dxa"/>
          </w:tblCellMar>
          <w:tblPrExChange w:id="44" w:author="Author">
            <w:tblPrEx>
              <w:tblW w:w="0" w:type="auto"/>
              <w:tblInd w:w="-5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</w:tblPrEx>
          </w:tblPrExChange>
        </w:tblPrEx>
        <w:trPr>
          <w:trHeight w:val="346"/>
          <w:trPrChange w:id="45" w:author="Author">
            <w:trPr>
              <w:gridBefore w:val="1"/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46" w:author="Author">
              <w:tcPr>
                <w:tcW w:w="1572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47" w:author="Author">
              <w:tcPr>
                <w:tcW w:w="2217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Equity</w:t>
            </w:r>
            <w:del w:id="48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49" w:author="Author">
              <w:tcPr>
                <w:tcW w:w="5453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3 of Annex I</w:t>
            </w:r>
            <w:del w:id="50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51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52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53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Portfolio corresponds to the distinction between life, non-life, shareholder's funds, general (no split) and ring fenced funds. </w:delText>
              </w:r>
            </w:del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54" w:name="_GoBack11111"/>
            <w:bookmarkEnd w:id="54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Collective Investment Undertakings</w:t>
            </w:r>
            <w:del w:id="55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4 of Annex I</w:t>
            </w:r>
            <w:del w:id="56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57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58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59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60" w:name="_GoBack111111"/>
            <w:bookmarkEnd w:id="60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Structured notes</w:t>
            </w:r>
            <w:del w:id="61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5 of Annex I</w:t>
            </w:r>
            <w:ins w:id="62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63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64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65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66" w:name="_GoBack1111111"/>
            <w:bookmarkEnd w:id="66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BE0B2F">
        <w:tblPrEx>
          <w:tblW w:w="0" w:type="auto"/>
          <w:tblInd w:w="-5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3" w:type="dxa"/>
          </w:tblCellMar>
          <w:tblPrExChange w:id="67" w:author="Author">
            <w:tblPrEx>
              <w:tblW w:w="0" w:type="auto"/>
              <w:tblInd w:w="-5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</w:tblPrEx>
          </w:tblPrExChange>
        </w:tblPrEx>
        <w:trPr>
          <w:trHeight w:val="346"/>
          <w:trPrChange w:id="68" w:author="Author">
            <w:trPr>
              <w:gridAfter w:val="0"/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69" w:author="Author">
              <w:tcPr>
                <w:tcW w:w="1572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70" w:author="Author">
              <w:tcPr>
                <w:tcW w:w="2217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Collateralised securities</w:t>
            </w:r>
            <w:del w:id="71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72" w:author="Author">
              <w:tcPr>
                <w:tcW w:w="5453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6 of Annex I</w:t>
            </w:r>
            <w:del w:id="73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74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75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76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77" w:name="_GoBack11111111"/>
            <w:bookmarkEnd w:id="77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C0060/R0100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Cash and deposits</w:t>
            </w:r>
            <w:del w:id="78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7 of Annex I</w:t>
            </w:r>
            <w:del w:id="79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80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81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82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83" w:name="_GoBack111111111"/>
            <w:bookmarkEnd w:id="83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137A2B">
        <w:trPr>
          <w:trHeight w:val="557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Mortgages and loans</w:t>
            </w:r>
            <w:del w:id="84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8 of Annex I</w:t>
            </w:r>
            <w:del w:id="85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86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87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88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Portfolio corresponds to the distinction between life, non-life, shareholder's funds, general (no split) and ring fenced funds. </w:delText>
              </w:r>
            </w:del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89" w:name="_GoBack1111111111"/>
            <w:bookmarkEnd w:id="89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Properties</w:t>
            </w:r>
            <w:del w:id="90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9 of Annex I</w:t>
            </w:r>
            <w:del w:id="91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92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93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94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95" w:name="_GoBack11111111111"/>
            <w:bookmarkEnd w:id="95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BE0B2F">
        <w:tblPrEx>
          <w:tblW w:w="0" w:type="auto"/>
          <w:tblInd w:w="-5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3" w:type="dxa"/>
          </w:tblCellMar>
          <w:tblPrExChange w:id="96" w:author="Author">
            <w:tblPrEx>
              <w:tblW w:w="0" w:type="auto"/>
              <w:tblInd w:w="-5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</w:tblPrEx>
          </w:tblPrExChange>
        </w:tblPrEx>
        <w:trPr>
          <w:trHeight w:val="1338"/>
          <w:trPrChange w:id="97" w:author="Author">
            <w:trPr>
              <w:gridAfter w:val="0"/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98" w:author="Author">
              <w:tcPr>
                <w:tcW w:w="1572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99" w:author="Author">
              <w:tcPr>
                <w:tcW w:w="2217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 investments</w:t>
            </w:r>
            <w:del w:id="100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101" w:author="Author">
              <w:tcPr>
                <w:tcW w:w="5453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0 of Annex I</w:t>
            </w:r>
            <w:ins w:id="102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03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04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05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06" w:name="_GoBack111111111111"/>
            <w:bookmarkEnd w:id="106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C0060/R0140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Futures</w:t>
            </w:r>
            <w:del w:id="107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A of Annex I</w:t>
            </w:r>
            <w:del w:id="108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109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10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11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Portfolio corresponds to the distinction between life, non-life, shareholder's funds, general (no split) and ring fenced funds. </w:delText>
              </w:r>
            </w:del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12" w:name="_GoBack1111111111111"/>
            <w:bookmarkEnd w:id="112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 w:rsidTr="00BE0B2F">
        <w:tblPrEx>
          <w:tblW w:w="0" w:type="auto"/>
          <w:tblInd w:w="-5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3" w:type="dxa"/>
          </w:tblCellMar>
          <w:tblPrExChange w:id="113" w:author="Author">
            <w:tblPrEx>
              <w:tblW w:w="0" w:type="auto"/>
              <w:tblInd w:w="-5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</w:tblPrEx>
          </w:tblPrExChange>
        </w:tblPrEx>
        <w:trPr>
          <w:trHeight w:val="487"/>
          <w:trPrChange w:id="114" w:author="Author">
            <w:trPr>
              <w:gridBefore w:val="1"/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115" w:author="Author">
              <w:tcPr>
                <w:tcW w:w="1572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116" w:author="Author">
              <w:tcPr>
                <w:tcW w:w="2217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options</w:t>
            </w:r>
            <w:del w:id="117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tcPrChange w:id="118" w:author="Author">
              <w:tcPr>
                <w:tcW w:w="5453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103" w:type="dxa"/>
                </w:tcMar>
              </w:tcPr>
            </w:tcPrChange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B of Annex I</w:t>
            </w:r>
            <w:del w:id="119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120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21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22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23" w:name="_GoBack11111111111111"/>
            <w:bookmarkEnd w:id="123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Put options</w:t>
            </w:r>
            <w:del w:id="124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C of Annex I</w:t>
            </w:r>
            <w:del w:id="125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126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27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28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Portfolio corresponds to the distinction between life, non-life, shareholder's funds, general (no split) and ring fenced funds. </w:delText>
              </w:r>
            </w:del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29" w:name="_GoBack111111111111111"/>
            <w:bookmarkEnd w:id="129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Swaps</w:t>
            </w:r>
            <w:del w:id="130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D of Annex I</w:t>
            </w:r>
            <w:del w:id="131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132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33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34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35" w:name="_GoBack1111111111111111"/>
            <w:bookmarkEnd w:id="135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Forwards</w:t>
            </w:r>
            <w:del w:id="136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E of Annex I</w:t>
            </w:r>
            <w:del w:id="137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ins w:id="138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39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40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41" w:name="_GoBack11111111111111111"/>
            <w:bookmarkEnd w:id="141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A6321B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Default="006E3A25" w:rsidP="00D76B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Credit derivatives</w:t>
            </w:r>
            <w:del w:id="142" w:author="Author">
              <w:r w:rsidDel="00D76B12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6321B" w:rsidRPr="00A6391E" w:rsidRDefault="006E3A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F of Annex I</w:t>
            </w:r>
            <w:del w:id="143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</w:delText>
              </w:r>
            </w:del>
            <w:ins w:id="144" w:author="Author">
              <w:r w:rsidR="00673322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45" w:author="Author">
              <w:r w:rsidRPr="00A6391E" w:rsidDel="00673322">
                <w:rPr>
                  <w:rFonts w:ascii="Times New Roman" w:hAnsi="Times New Roman" w:cs="Times New Roman"/>
                  <w:sz w:val="20"/>
                  <w:szCs w:val="20"/>
                </w:rPr>
                <w:delText>I</w:delText>
              </w:r>
            </w:del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A6391E" w:rsidRPr="00A6391E">
              <w:rPr>
                <w:rFonts w:ascii="Times New Roman" w:hAnsi="Times New Roman" w:cs="Times New Roman"/>
                <w:bCs/>
                <w:sz w:val="20"/>
                <w:szCs w:val="20"/>
              </w:rPr>
              <w:t>Assets Categories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42781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46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47" w:author="Author">
              <w:r w:rsidR="006E3A25" w:rsidRPr="00A6391E" w:rsidDel="00427818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E3A25"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321B" w:rsidRPr="00A6391E" w:rsidRDefault="00A632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21B" w:rsidRPr="00A6391E" w:rsidRDefault="006E3A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48" w:name="_GoBack111111111111111111"/>
            <w:bookmarkEnd w:id="148"/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</w:tbl>
    <w:p w:rsidR="00A6321B" w:rsidRDefault="00A6321B"/>
    <w:sectPr w:rsidR="00A6321B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3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6321B"/>
    <w:rsid w:val="00116568"/>
    <w:rsid w:val="00137A2B"/>
    <w:rsid w:val="002A0571"/>
    <w:rsid w:val="00427818"/>
    <w:rsid w:val="00673322"/>
    <w:rsid w:val="006E3A25"/>
    <w:rsid w:val="00726C4B"/>
    <w:rsid w:val="00761B6D"/>
    <w:rsid w:val="008C196C"/>
    <w:rsid w:val="008F1C86"/>
    <w:rsid w:val="009B76B6"/>
    <w:rsid w:val="00A6321B"/>
    <w:rsid w:val="00A6391E"/>
    <w:rsid w:val="00BE0B2F"/>
    <w:rsid w:val="00C720DA"/>
    <w:rsid w:val="00D24905"/>
    <w:rsid w:val="00D76B12"/>
    <w:rsid w:val="00DA75C7"/>
    <w:rsid w:val="00DD29DD"/>
    <w:rsid w:val="00DE7861"/>
    <w:rsid w:val="00EC1500"/>
    <w:rsid w:val="00F6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594A-204C-4152-8244-FBBE148368DD}">
  <ds:schemaRefs/>
</ds:datastoreItem>
</file>

<file path=customXml/itemProps2.xml><?xml version="1.0" encoding="utf-8"?>
<ds:datastoreItem xmlns:ds="http://schemas.openxmlformats.org/officeDocument/2006/customXml" ds:itemID="{FBEE2186-AA18-40E8-B669-502FFF26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2111</Words>
  <Characters>12033</Characters>
  <Application>Microsoft Office Word</Application>
  <DocSecurity>0</DocSecurity>
  <Lines>100</Lines>
  <Paragraphs>28</Paragraphs>
  <ScaleCrop>false</ScaleCrop>
  <Company/>
  <LinksUpToDate>false</LinksUpToDate>
  <CharactersWithSpaces>14116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2015-07-02T21:51:00Z</dcterms:created>
  <dcterms:modified xsi:type="dcterms:W3CDTF">2015-07-02T21:51:00Z</dcterms:modified>
  <dc:language/>
</cp:coreProperties>
</file>